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BB5" w:rsidRDefault="00BC5D6A" w:rsidP="00E51B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E51BB5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E51BB5" w:rsidRPr="009C2A8D" w:rsidRDefault="00BC5D6A" w:rsidP="00E51B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E51BB5">
        <w:rPr>
          <w:rFonts w:ascii="Times New Roman" w:hAnsi="Times New Roman" w:cs="Times New Roman"/>
          <w:b/>
          <w:sz w:val="28"/>
          <w:szCs w:val="28"/>
        </w:rPr>
        <w:t xml:space="preserve"> 13.08. по 19.08. 2018 года </w:t>
      </w:r>
    </w:p>
    <w:p w:rsidR="00D254C2" w:rsidRDefault="00D254C2"/>
    <w:p w:rsidR="005F5EFC" w:rsidRDefault="00D254C2" w:rsidP="00BC5D6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530C75">
        <w:rPr>
          <w:rFonts w:ascii="Times New Roman" w:hAnsi="Times New Roman" w:cs="Times New Roman"/>
          <w:b/>
          <w:sz w:val="28"/>
          <w:szCs w:val="28"/>
        </w:rPr>
        <w:t>15 августа</w:t>
      </w:r>
      <w:r w:rsidRPr="00D25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ребят проведена конкурсная программа «Калейдоскоп профессий»</w:t>
      </w:r>
      <w:r w:rsidR="005F5EFC">
        <w:rPr>
          <w:rFonts w:ascii="Times New Roman" w:hAnsi="Times New Roman" w:cs="Times New Roman"/>
          <w:sz w:val="28"/>
          <w:szCs w:val="28"/>
        </w:rPr>
        <w:t>. Цель и задача программы: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 </w:t>
      </w:r>
      <w:r w:rsidRPr="00EB17A0">
        <w:rPr>
          <w:rFonts w:ascii="Times New Roman" w:eastAsia="Times New Roman" w:hAnsi="Times New Roman" w:cs="Times New Roman"/>
          <w:color w:val="000000"/>
          <w:sz w:val="28"/>
        </w:rPr>
        <w:t>с разнообразным миром професси</w:t>
      </w:r>
      <w:r w:rsidR="005F5EFC">
        <w:rPr>
          <w:rFonts w:ascii="Times New Roman" w:eastAsia="Times New Roman" w:hAnsi="Times New Roman" w:cs="Times New Roman"/>
          <w:color w:val="000000"/>
          <w:sz w:val="28"/>
        </w:rPr>
        <w:t>й.</w:t>
      </w:r>
      <w:r w:rsidR="005F5EFC">
        <w:rPr>
          <w:rFonts w:ascii="Arial" w:eastAsia="Times New Roman" w:hAnsi="Arial" w:cs="Arial"/>
          <w:color w:val="000000"/>
        </w:rPr>
        <w:t xml:space="preserve"> </w:t>
      </w:r>
      <w:r w:rsidR="005F5EFC">
        <w:rPr>
          <w:rFonts w:ascii="Times New Roman" w:eastAsia="Times New Roman" w:hAnsi="Times New Roman" w:cs="Times New Roman"/>
          <w:color w:val="000000"/>
          <w:sz w:val="28"/>
        </w:rPr>
        <w:t xml:space="preserve">Выявить у ребят </w:t>
      </w:r>
      <w:r w:rsidRPr="005F5EFC">
        <w:rPr>
          <w:rFonts w:ascii="Times New Roman" w:eastAsia="Times New Roman" w:hAnsi="Times New Roman" w:cs="Times New Roman"/>
          <w:color w:val="000000"/>
          <w:sz w:val="28"/>
        </w:rPr>
        <w:t>уже имеющиеся знания о разнообразных профессиях.</w:t>
      </w:r>
      <w:r w:rsidR="005F5EFC">
        <w:rPr>
          <w:rFonts w:ascii="Arial" w:eastAsia="Times New Roman" w:hAnsi="Arial" w:cs="Arial"/>
          <w:color w:val="000000"/>
        </w:rPr>
        <w:t xml:space="preserve"> </w:t>
      </w:r>
      <w:r w:rsidRPr="00EB17A0">
        <w:rPr>
          <w:rFonts w:ascii="Times New Roman" w:eastAsia="Times New Roman" w:hAnsi="Times New Roman" w:cs="Times New Roman"/>
          <w:color w:val="000000"/>
          <w:sz w:val="28"/>
        </w:rPr>
        <w:t xml:space="preserve">Расширить знания, кругозор, словарный </w:t>
      </w:r>
      <w:r w:rsidR="00BC5D6A" w:rsidRPr="00EB17A0">
        <w:rPr>
          <w:rFonts w:ascii="Times New Roman" w:eastAsia="Times New Roman" w:hAnsi="Times New Roman" w:cs="Times New Roman"/>
          <w:color w:val="000000"/>
          <w:sz w:val="28"/>
        </w:rPr>
        <w:t>запас.</w:t>
      </w:r>
      <w:r w:rsidR="005F5EFC">
        <w:rPr>
          <w:rFonts w:ascii="Arial" w:eastAsia="Times New Roman" w:hAnsi="Arial" w:cs="Arial"/>
          <w:color w:val="000000"/>
        </w:rPr>
        <w:t xml:space="preserve"> </w:t>
      </w:r>
      <w:r w:rsidRPr="00EB17A0">
        <w:rPr>
          <w:rFonts w:ascii="Times New Roman" w:eastAsia="Times New Roman" w:hAnsi="Times New Roman" w:cs="Times New Roman"/>
          <w:color w:val="000000"/>
          <w:sz w:val="28"/>
        </w:rPr>
        <w:t>Формировать познавательный интерес к людям труда и их профессиям.</w:t>
      </w:r>
      <w:r w:rsidR="005F5EFC">
        <w:rPr>
          <w:rFonts w:ascii="Times New Roman" w:eastAsia="Times New Roman" w:hAnsi="Times New Roman" w:cs="Times New Roman"/>
          <w:color w:val="000000"/>
          <w:sz w:val="28"/>
        </w:rPr>
        <w:t xml:space="preserve"> Проведены </w:t>
      </w:r>
      <w:r w:rsidR="00BC5D6A">
        <w:rPr>
          <w:rFonts w:ascii="Times New Roman" w:eastAsia="Times New Roman" w:hAnsi="Times New Roman" w:cs="Times New Roman"/>
          <w:color w:val="000000"/>
          <w:sz w:val="28"/>
        </w:rPr>
        <w:t>конкурсы:</w:t>
      </w:r>
      <w:r w:rsidR="00BC5D6A" w:rsidRPr="005F5EF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BC5D6A">
        <w:rPr>
          <w:rFonts w:ascii="Times New Roman" w:eastAsia="Times New Roman" w:hAnsi="Times New Roman" w:cs="Times New Roman"/>
          <w:b/>
          <w:bCs/>
          <w:color w:val="000000"/>
          <w:sz w:val="28"/>
        </w:rPr>
        <w:t>«</w:t>
      </w:r>
      <w:r w:rsidR="005F5EFC"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Профессия или должность?», «</w:t>
      </w:r>
      <w:r w:rsidR="005F5EFC" w:rsidRPr="00EB17A0">
        <w:rPr>
          <w:rFonts w:ascii="Times New Roman" w:eastAsia="Times New Roman" w:hAnsi="Times New Roman" w:cs="Times New Roman"/>
          <w:b/>
          <w:bCs/>
          <w:color w:val="000000"/>
          <w:sz w:val="28"/>
        </w:rPr>
        <w:t>Кто перед тобой?</w:t>
      </w:r>
      <w:r w:rsidR="00BC5D6A">
        <w:rPr>
          <w:rFonts w:ascii="Times New Roman" w:eastAsia="Times New Roman" w:hAnsi="Times New Roman" w:cs="Times New Roman"/>
          <w:b/>
          <w:bCs/>
          <w:color w:val="000000"/>
          <w:sz w:val="28"/>
        </w:rPr>
        <w:t>»</w:t>
      </w:r>
      <w:r w:rsidR="00BC5D6A" w:rsidRPr="00EB17A0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5F5EFC" w:rsidRPr="005F5EF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5F5EF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Игра со зрителями </w:t>
      </w:r>
      <w:r w:rsidR="00BC5D6A">
        <w:rPr>
          <w:rFonts w:ascii="Times New Roman" w:eastAsia="Times New Roman" w:hAnsi="Times New Roman" w:cs="Times New Roman"/>
          <w:b/>
          <w:bCs/>
          <w:color w:val="000000"/>
          <w:sz w:val="28"/>
        </w:rPr>
        <w:t>«</w:t>
      </w:r>
      <w:r w:rsidR="00BC5D6A" w:rsidRPr="005F5EFC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Загадки</w:t>
      </w:r>
      <w:r w:rsidR="005F5EFC">
        <w:rPr>
          <w:rFonts w:ascii="Times New Roman" w:eastAsia="Times New Roman" w:hAnsi="Times New Roman" w:cs="Times New Roman"/>
          <w:b/>
          <w:bCs/>
          <w:color w:val="000000"/>
          <w:sz w:val="28"/>
        </w:rPr>
        <w:t>», «А мне нравится…</w:t>
      </w:r>
      <w:bookmarkStart w:id="0" w:name="_GoBack"/>
      <w:bookmarkEnd w:id="0"/>
      <w:r w:rsidR="00BC5D6A">
        <w:rPr>
          <w:rFonts w:ascii="Times New Roman" w:eastAsia="Times New Roman" w:hAnsi="Times New Roman" w:cs="Times New Roman"/>
          <w:b/>
          <w:bCs/>
          <w:color w:val="000000"/>
          <w:sz w:val="28"/>
        </w:rPr>
        <w:t>»</w:t>
      </w:r>
      <w:r w:rsidR="00BC5D6A" w:rsidRPr="00EB17A0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5F5EFC">
        <w:rPr>
          <w:rFonts w:ascii="Times New Roman" w:eastAsia="Times New Roman" w:hAnsi="Times New Roman" w:cs="Times New Roman"/>
          <w:color w:val="000000"/>
          <w:sz w:val="28"/>
        </w:rPr>
        <w:t xml:space="preserve"> «</w:t>
      </w:r>
      <w:r w:rsidR="005F5EFC" w:rsidRPr="00EB17A0">
        <w:rPr>
          <w:rFonts w:ascii="Times New Roman" w:eastAsia="Times New Roman" w:hAnsi="Times New Roman" w:cs="Times New Roman"/>
          <w:b/>
          <w:bCs/>
          <w:color w:val="000000"/>
          <w:sz w:val="28"/>
        </w:rPr>
        <w:t>Кто потерял эту вещь?</w:t>
      </w:r>
      <w:r w:rsidR="005F5EFC">
        <w:rPr>
          <w:rFonts w:ascii="Times New Roman" w:eastAsia="Times New Roman" w:hAnsi="Times New Roman" w:cs="Times New Roman"/>
          <w:b/>
          <w:bCs/>
          <w:color w:val="000000"/>
          <w:sz w:val="28"/>
        </w:rPr>
        <w:t>», «</w:t>
      </w:r>
      <w:r w:rsidR="005F5EFC" w:rsidRPr="00EB17A0">
        <w:rPr>
          <w:rFonts w:ascii="Times New Roman" w:eastAsia="Times New Roman" w:hAnsi="Times New Roman" w:cs="Times New Roman"/>
          <w:b/>
          <w:bCs/>
          <w:color w:val="000000"/>
          <w:sz w:val="28"/>
        </w:rPr>
        <w:t>Храбрый портняжка</w:t>
      </w:r>
      <w:r w:rsidR="005F5EFC">
        <w:rPr>
          <w:rFonts w:ascii="Times New Roman" w:eastAsia="Times New Roman" w:hAnsi="Times New Roman" w:cs="Times New Roman"/>
          <w:b/>
          <w:bCs/>
          <w:color w:val="000000"/>
          <w:sz w:val="28"/>
        </w:rPr>
        <w:t>»,</w:t>
      </w:r>
      <w:r w:rsidR="007D7781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«</w:t>
      </w:r>
      <w:r w:rsidR="007D7781" w:rsidRPr="00EB17A0">
        <w:rPr>
          <w:rFonts w:ascii="Times New Roman" w:eastAsia="Times New Roman" w:hAnsi="Times New Roman" w:cs="Times New Roman"/>
          <w:b/>
          <w:bCs/>
          <w:color w:val="000000"/>
          <w:sz w:val="28"/>
        </w:rPr>
        <w:t>Знаток сельских профессий</w:t>
      </w:r>
      <w:r w:rsidR="007D7781">
        <w:rPr>
          <w:rFonts w:ascii="Times New Roman" w:eastAsia="Times New Roman" w:hAnsi="Times New Roman" w:cs="Times New Roman"/>
          <w:b/>
          <w:bCs/>
          <w:color w:val="000000"/>
          <w:sz w:val="28"/>
        </w:rPr>
        <w:t>».</w:t>
      </w:r>
    </w:p>
    <w:p w:rsidR="005F5EFC" w:rsidRPr="00EB17A0" w:rsidRDefault="005F5EFC" w:rsidP="00BC5D6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5F5EFC" w:rsidRPr="00EB17A0" w:rsidRDefault="005F5EFC" w:rsidP="005F5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D254C2" w:rsidRDefault="00530C75" w:rsidP="005F5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2895600" cy="2172211"/>
            <wp:effectExtent l="19050" t="0" r="0" b="0"/>
            <wp:docPr id="1" name="Рисунок 1" descr="C:\Users\lazo\Desktop\все фото\лето  2018\DSC00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лето  2018\DSC009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283" cy="2172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</w:rPr>
        <w:drawing>
          <wp:inline distT="0" distB="0" distL="0" distR="0">
            <wp:extent cx="2962275" cy="2222262"/>
            <wp:effectExtent l="19050" t="0" r="9525" b="0"/>
            <wp:docPr id="3" name="Рисунок 3" descr="C:\Users\lazo\Desktop\все фото\лето 2017\DSC05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лето 2017\DSC053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22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27" w:rsidRDefault="00152427" w:rsidP="005F5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152427" w:rsidRDefault="00152427" w:rsidP="005F5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530C75" w:rsidRDefault="00530C75" w:rsidP="005F5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530C75" w:rsidRDefault="00530C75" w:rsidP="005F5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152427" w:rsidRDefault="00530C75" w:rsidP="00BC5D6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18 августа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молодежью проведена беседа, конкурсная программа «Об этикете в шутку и в серьез». </w:t>
      </w:r>
      <w:r w:rsidRPr="00840FC3">
        <w:rPr>
          <w:rFonts w:ascii="Times New Roman" w:hAnsi="Times New Roman" w:cs="Times New Roman"/>
          <w:color w:val="000000"/>
          <w:sz w:val="28"/>
          <w:szCs w:val="28"/>
        </w:rPr>
        <w:t>Цель: закрепление основных этических норм поведения в обществе, привитие навыков нравственного поведения в школе, дома, в общественных местах и общении друг с другом.</w:t>
      </w:r>
      <w:r w:rsidR="001524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52427" w:rsidRDefault="00152427" w:rsidP="00BC5D6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Состоялся полезный р</w:t>
      </w:r>
      <w:r w:rsidR="00530C75">
        <w:rPr>
          <w:rFonts w:ascii="Times New Roman" w:hAnsi="Times New Roman" w:cs="Times New Roman"/>
          <w:color w:val="000000"/>
          <w:sz w:val="28"/>
          <w:szCs w:val="28"/>
        </w:rPr>
        <w:t>азговор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40FC3">
        <w:rPr>
          <w:rFonts w:ascii="Times New Roman" w:hAnsi="Times New Roman" w:cs="Times New Roman"/>
          <w:color w:val="000000"/>
          <w:sz w:val="28"/>
          <w:szCs w:val="28"/>
        </w:rPr>
        <w:t>о том, как с</w:t>
      </w:r>
      <w:r>
        <w:rPr>
          <w:rFonts w:ascii="Times New Roman" w:hAnsi="Times New Roman" w:cs="Times New Roman"/>
          <w:color w:val="000000"/>
          <w:sz w:val="28"/>
          <w:szCs w:val="28"/>
        </w:rPr>
        <w:t>тать счастливыми людьми. О вежливости друг к другу, об этикете. Было предложено  ребятам разные жизненные ситуации. Этикет улицы.</w:t>
      </w:r>
      <w:r w:rsidR="00BC5D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40FC3">
        <w:rPr>
          <w:rFonts w:ascii="Times New Roman" w:hAnsi="Times New Roman" w:cs="Times New Roman"/>
          <w:color w:val="000000"/>
          <w:sz w:val="28"/>
          <w:szCs w:val="28"/>
        </w:rPr>
        <w:t>Игра «Разрешается – запрещается»</w:t>
      </w:r>
      <w:r w:rsidR="00BC5D6A">
        <w:rPr>
          <w:rFonts w:ascii="Times New Roman" w:hAnsi="Times New Roman" w:cs="Times New Roman"/>
          <w:color w:val="000000"/>
          <w:sz w:val="28"/>
          <w:szCs w:val="28"/>
        </w:rPr>
        <w:t>, игра - «Волшебные слова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C5D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B20FA" w:rsidRDefault="00BC5D6A" w:rsidP="00BC5D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B20FA" w:rsidRPr="006B20FA">
        <w:rPr>
          <w:rFonts w:ascii="Times New Roman" w:hAnsi="Times New Roman" w:cs="Times New Roman"/>
          <w:b/>
          <w:color w:val="000000"/>
          <w:sz w:val="28"/>
          <w:szCs w:val="28"/>
        </w:rPr>
        <w:t>19 августа</w:t>
      </w:r>
      <w:r w:rsidR="006B20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жителей села проведена дискотека «Курс развитие Приморского края», «</w:t>
      </w:r>
      <w:r w:rsidR="006B20FA" w:rsidRPr="006B20FA">
        <w:rPr>
          <w:rFonts w:ascii="Times New Roman" w:hAnsi="Times New Roman" w:cs="Times New Roman"/>
          <w:sz w:val="28"/>
          <w:szCs w:val="28"/>
        </w:rPr>
        <w:t>80 лет со дня образования Приморского края</w:t>
      </w:r>
      <w:r w:rsidR="006B20FA">
        <w:rPr>
          <w:rFonts w:ascii="Times New Roman" w:hAnsi="Times New Roman" w:cs="Times New Roman"/>
          <w:sz w:val="28"/>
          <w:szCs w:val="28"/>
        </w:rPr>
        <w:t>».</w:t>
      </w:r>
    </w:p>
    <w:p w:rsidR="006B20FA" w:rsidRDefault="006B20FA" w:rsidP="00BC5D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0FA">
        <w:rPr>
          <w:rFonts w:ascii="Times New Roman" w:hAnsi="Times New Roman" w:cs="Times New Roman"/>
          <w:sz w:val="28"/>
          <w:szCs w:val="28"/>
        </w:rPr>
        <w:t xml:space="preserve">Приморский край расположен в южной части российского Дальнего Востока. Расстояние от крайней северной до крайней южной точки края (меридианное направление) составляет около 900 км, протяженность в широтном направлении – 430 км. Приморский край является стратегическим </w:t>
      </w:r>
      <w:r w:rsidRPr="006B20FA">
        <w:rPr>
          <w:rFonts w:ascii="Times New Roman" w:hAnsi="Times New Roman" w:cs="Times New Roman"/>
          <w:sz w:val="28"/>
          <w:szCs w:val="28"/>
        </w:rPr>
        <w:lastRenderedPageBreak/>
        <w:t>субъектом России, непосредственно граничащим со странами Азиатско-Тихоокеанского региона.</w:t>
      </w:r>
    </w:p>
    <w:p w:rsidR="006B20FA" w:rsidRPr="00BC5D6A" w:rsidRDefault="006B20FA" w:rsidP="00BC5D6A">
      <w:pPr>
        <w:ind w:firstLine="708"/>
        <w:jc w:val="both"/>
        <w:rPr>
          <w:ins w:id="1" w:author="Unknown"/>
          <w:rFonts w:ascii="Times New Roman" w:hAnsi="Times New Roman" w:cs="Times New Roman"/>
          <w:sz w:val="28"/>
          <w:szCs w:val="28"/>
        </w:rPr>
      </w:pPr>
      <w:ins w:id="2" w:author="Unknown">
        <w:r w:rsidRPr="00BC5D6A">
          <w:rPr>
            <w:rFonts w:ascii="Times New Roman" w:hAnsi="Times New Roman" w:cs="Times New Roman"/>
            <w:sz w:val="28"/>
            <w:szCs w:val="28"/>
          </w:rPr>
          <w:t>«…Богат наш край дальневосточный</w:t>
        </w:r>
      </w:ins>
    </w:p>
    <w:p w:rsidR="006B20FA" w:rsidRPr="00BC5D6A" w:rsidRDefault="006B20FA" w:rsidP="00BC5D6A">
      <w:pPr>
        <w:ind w:firstLine="708"/>
        <w:jc w:val="both"/>
        <w:rPr>
          <w:ins w:id="3" w:author="Unknown"/>
          <w:rFonts w:ascii="Times New Roman" w:hAnsi="Times New Roman" w:cs="Times New Roman"/>
          <w:sz w:val="28"/>
          <w:szCs w:val="28"/>
        </w:rPr>
      </w:pPr>
      <w:ins w:id="4" w:author="Unknown">
        <w:r w:rsidRPr="00BC5D6A">
          <w:rPr>
            <w:rFonts w:ascii="Times New Roman" w:hAnsi="Times New Roman" w:cs="Times New Roman"/>
            <w:sz w:val="28"/>
            <w:szCs w:val="28"/>
          </w:rPr>
          <w:t>Волшебным лесом и углем,</w:t>
        </w:r>
      </w:ins>
    </w:p>
    <w:p w:rsidR="006B20FA" w:rsidRPr="00BC5D6A" w:rsidRDefault="006B20FA" w:rsidP="00BC5D6A">
      <w:pPr>
        <w:ind w:firstLine="708"/>
        <w:jc w:val="both"/>
        <w:rPr>
          <w:ins w:id="5" w:author="Unknown"/>
          <w:rFonts w:ascii="Times New Roman" w:hAnsi="Times New Roman" w:cs="Times New Roman"/>
          <w:sz w:val="28"/>
          <w:szCs w:val="28"/>
        </w:rPr>
      </w:pPr>
      <w:ins w:id="6" w:author="Unknown">
        <w:r w:rsidRPr="00BC5D6A">
          <w:rPr>
            <w:rFonts w:ascii="Times New Roman" w:hAnsi="Times New Roman" w:cs="Times New Roman"/>
            <w:sz w:val="28"/>
            <w:szCs w:val="28"/>
          </w:rPr>
          <w:t>Фруктовым садом, рисом сочным,</w:t>
        </w:r>
      </w:ins>
    </w:p>
    <w:p w:rsidR="006B20FA" w:rsidRPr="00BC5D6A" w:rsidRDefault="006B20FA" w:rsidP="00BC5D6A">
      <w:pPr>
        <w:ind w:firstLine="708"/>
        <w:jc w:val="both"/>
        <w:rPr>
          <w:ins w:id="7" w:author="Unknown"/>
          <w:rFonts w:ascii="Times New Roman" w:hAnsi="Times New Roman" w:cs="Times New Roman"/>
          <w:sz w:val="28"/>
          <w:szCs w:val="28"/>
        </w:rPr>
      </w:pPr>
      <w:ins w:id="8" w:author="Unknown">
        <w:r w:rsidRPr="00BC5D6A">
          <w:rPr>
            <w:rFonts w:ascii="Times New Roman" w:hAnsi="Times New Roman" w:cs="Times New Roman"/>
            <w:sz w:val="28"/>
            <w:szCs w:val="28"/>
          </w:rPr>
          <w:t>А также горным хрусталем»  </w:t>
        </w:r>
      </w:ins>
    </w:p>
    <w:p w:rsidR="006B20FA" w:rsidRPr="006B20FA" w:rsidRDefault="006B20FA" w:rsidP="00BC5D6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0C75" w:rsidRPr="006B20FA" w:rsidRDefault="00152427" w:rsidP="00BC5D6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20F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85F9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895600" cy="2172213"/>
            <wp:effectExtent l="19050" t="0" r="0" b="0"/>
            <wp:docPr id="2" name="Рисунок 1" descr="G:\DCIM\101MSDCF\DSC01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1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092" cy="2172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5F9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914650" cy="2186503"/>
            <wp:effectExtent l="19050" t="0" r="0" b="0"/>
            <wp:docPr id="4" name="Рисунок 2" descr="G:\DCIM\101MSDCF\DSC01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1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841" cy="2190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C75" w:rsidRPr="00530C75" w:rsidRDefault="00530C75" w:rsidP="0015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539B1" w:rsidRPr="00D254C2" w:rsidRDefault="00585F9C" w:rsidP="00D25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00400" cy="2400867"/>
            <wp:effectExtent l="19050" t="0" r="0" b="0"/>
            <wp:docPr id="5" name="Рисунок 3" descr="G:\DCIM\101MSDCF\DSC01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19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704" cy="2403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39B1" w:rsidRPr="00D254C2" w:rsidSect="00F94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967D52"/>
    <w:multiLevelType w:val="multilevel"/>
    <w:tmpl w:val="22E8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B5"/>
    <w:rsid w:val="00152427"/>
    <w:rsid w:val="003539B1"/>
    <w:rsid w:val="004953EE"/>
    <w:rsid w:val="0050438E"/>
    <w:rsid w:val="00530C75"/>
    <w:rsid w:val="00585F9C"/>
    <w:rsid w:val="005F5EFC"/>
    <w:rsid w:val="00602078"/>
    <w:rsid w:val="006B20FA"/>
    <w:rsid w:val="007523C5"/>
    <w:rsid w:val="007D7781"/>
    <w:rsid w:val="00BC5D6A"/>
    <w:rsid w:val="00D254C2"/>
    <w:rsid w:val="00E51BB5"/>
    <w:rsid w:val="00F9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07BDF-0C86-415C-A8C2-482F78424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E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0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C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3</cp:revision>
  <dcterms:created xsi:type="dcterms:W3CDTF">2018-08-19T23:12:00Z</dcterms:created>
  <dcterms:modified xsi:type="dcterms:W3CDTF">2018-08-19T23:26:00Z</dcterms:modified>
</cp:coreProperties>
</file>